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51F21771" w:rsidR="00C93DCB" w:rsidRDefault="00E13F21" w:rsidP="00C16FD9">
      <w:pPr>
        <w:pStyle w:val="Tekstpodstawowy"/>
        <w:jc w:val="lef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 xml:space="preserve">ałącznik nr </w:t>
      </w:r>
      <w:r w:rsidR="00A44882">
        <w:rPr>
          <w:rFonts w:ascii="Calibri" w:hAnsi="Calibri" w:cs="Calibri"/>
        </w:rPr>
        <w:t>1</w:t>
      </w:r>
      <w:r w:rsidR="00880C3C">
        <w:rPr>
          <w:rFonts w:ascii="Calibri" w:hAnsi="Calibri" w:cs="Calibri"/>
        </w:rPr>
        <w:t>2</w:t>
      </w:r>
      <w:r w:rsidR="00A41ADB">
        <w:rPr>
          <w:rFonts w:ascii="Calibri" w:hAnsi="Calibri" w:cs="Calibri"/>
        </w:rPr>
        <w:t xml:space="preserve"> do 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DEAA8CD" w14:textId="77777777" w:rsidR="00C93DCB" w:rsidRPr="004270E6" w:rsidRDefault="00C93DCB" w:rsidP="0027669C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B7441">
      <w:pPr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>(nazwa Beneficjenta oraz jego status prawny</w:t>
      </w:r>
      <w:r w:rsidRPr="004270E6">
        <w:rPr>
          <w:rFonts w:ascii="Calibri" w:hAnsi="Calibri" w:cs="Calibri"/>
        </w:rPr>
        <w:t xml:space="preserve">).........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 xml:space="preserve">......................................(nazwa Beneficjenta/Partnera ).................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>części poniesionego VAT,  jeżeli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 xml:space="preserve">..................................... (nazwa Beneficjenta/Partnera) </w:t>
      </w:r>
      <w:r w:rsidRPr="004270E6">
        <w:rPr>
          <w:rFonts w:ascii="Calibri" w:hAnsi="Calibri" w:cs="Calibri"/>
        </w:rPr>
        <w:t>.</w:t>
      </w:r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 xml:space="preserve">......................................(nazwa Beneficjenta/Partnera )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751B5" w14:textId="77777777" w:rsidR="00D35FAA" w:rsidRDefault="00D35FAA" w:rsidP="00C93DCB">
      <w:pPr>
        <w:spacing w:after="0" w:line="240" w:lineRule="auto"/>
      </w:pPr>
      <w:r>
        <w:separator/>
      </w:r>
    </w:p>
  </w:endnote>
  <w:endnote w:type="continuationSeparator" w:id="0">
    <w:p w14:paraId="1FDEA508" w14:textId="77777777" w:rsidR="00D35FAA" w:rsidRDefault="00D35FAA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E624D" w14:textId="77777777" w:rsidR="00D35FAA" w:rsidRDefault="00D35FAA" w:rsidP="00C93DCB">
      <w:pPr>
        <w:spacing w:after="0" w:line="240" w:lineRule="auto"/>
      </w:pPr>
      <w:r>
        <w:separator/>
      </w:r>
    </w:p>
  </w:footnote>
  <w:footnote w:type="continuationSeparator" w:id="0">
    <w:p w14:paraId="015A7020" w14:textId="77777777" w:rsidR="00D35FAA" w:rsidRDefault="00D35FAA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>Oświadczenie może być modyfikowane w przypadku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44561E83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 xml:space="preserve">(t.j. Dz. U. z </w:t>
      </w:r>
      <w:r w:rsidR="00DE7DF2">
        <w:rPr>
          <w:rFonts w:cs="Calibri"/>
          <w:sz w:val="24"/>
          <w:szCs w:val="24"/>
        </w:rPr>
        <w:t>202</w:t>
      </w:r>
      <w:ins w:id="0" w:author="Katarzyna Wójcik" w:date="2025-10-02T08:29:00Z" w16du:dateUtc="2025-10-02T06:29:00Z">
        <w:r w:rsidR="002433ED">
          <w:rPr>
            <w:rFonts w:cs="Calibri"/>
            <w:sz w:val="24"/>
            <w:szCs w:val="24"/>
          </w:rPr>
          <w:t>5</w:t>
        </w:r>
      </w:ins>
      <w:del w:id="1" w:author="Katarzyna Wójcik" w:date="2025-10-02T08:29:00Z" w16du:dateUtc="2025-10-02T06:29:00Z">
        <w:r w:rsidR="00DE7DF2" w:rsidDel="002433ED">
          <w:rPr>
            <w:rFonts w:cs="Calibri"/>
            <w:sz w:val="24"/>
            <w:szCs w:val="24"/>
          </w:rPr>
          <w:delText>4</w:delText>
        </w:r>
      </w:del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 xml:space="preserve">r. poz. </w:t>
      </w:r>
      <w:ins w:id="2" w:author="Katarzyna Wójcik" w:date="2025-10-02T08:29:00Z" w16du:dateUtc="2025-10-02T06:29:00Z">
        <w:r w:rsidR="002433ED">
          <w:rPr>
            <w:rFonts w:cs="Calibri"/>
            <w:sz w:val="24"/>
            <w:szCs w:val="24"/>
          </w:rPr>
          <w:t>775</w:t>
        </w:r>
      </w:ins>
      <w:del w:id="3" w:author="Katarzyna Wójcik" w:date="2025-10-02T08:29:00Z" w16du:dateUtc="2025-10-02T06:29:00Z">
        <w:r w:rsidR="00DE7DF2" w:rsidDel="002433ED">
          <w:rPr>
            <w:rFonts w:cs="Calibri"/>
            <w:sz w:val="24"/>
            <w:szCs w:val="24"/>
          </w:rPr>
          <w:delText>361</w:delText>
        </w:r>
      </w:del>
      <w:r w:rsidR="00DE7DF2" w:rsidRPr="0004074C">
        <w:rPr>
          <w:rFonts w:cs="Calibri"/>
          <w:sz w:val="24"/>
          <w:szCs w:val="24"/>
        </w:rPr>
        <w:t xml:space="preserve"> </w:t>
      </w:r>
      <w:r w:rsidR="0004074C" w:rsidRPr="0004074C">
        <w:rPr>
          <w:rFonts w:cs="Calibri"/>
          <w:sz w:val="24"/>
          <w:szCs w:val="24"/>
        </w:rPr>
        <w:t>z późn. zm.).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Wójcik">
    <w15:presenceInfo w15:providerId="AD" w15:userId="S::k.wojcik@opolskie.pl::cc924c54-a2ea-4b24-8993-1df94e8ff9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1F0FCD"/>
    <w:rsid w:val="002433ED"/>
    <w:rsid w:val="002634FA"/>
    <w:rsid w:val="0027669C"/>
    <w:rsid w:val="002E5752"/>
    <w:rsid w:val="002F15E2"/>
    <w:rsid w:val="00324010"/>
    <w:rsid w:val="00370DE8"/>
    <w:rsid w:val="00395870"/>
    <w:rsid w:val="003A1CB8"/>
    <w:rsid w:val="003B2EC7"/>
    <w:rsid w:val="004270E6"/>
    <w:rsid w:val="00570EA3"/>
    <w:rsid w:val="005E0878"/>
    <w:rsid w:val="00670072"/>
    <w:rsid w:val="006711C0"/>
    <w:rsid w:val="00693E20"/>
    <w:rsid w:val="00730EAD"/>
    <w:rsid w:val="00755274"/>
    <w:rsid w:val="0084569D"/>
    <w:rsid w:val="00880C3C"/>
    <w:rsid w:val="008D570B"/>
    <w:rsid w:val="009B45D2"/>
    <w:rsid w:val="009E5CD8"/>
    <w:rsid w:val="009F2F7E"/>
    <w:rsid w:val="00A37555"/>
    <w:rsid w:val="00A41ADB"/>
    <w:rsid w:val="00A44882"/>
    <w:rsid w:val="00A526C6"/>
    <w:rsid w:val="00A91773"/>
    <w:rsid w:val="00AB6C95"/>
    <w:rsid w:val="00AC4621"/>
    <w:rsid w:val="00B14013"/>
    <w:rsid w:val="00B40354"/>
    <w:rsid w:val="00C16FD9"/>
    <w:rsid w:val="00C93DCB"/>
    <w:rsid w:val="00CB7441"/>
    <w:rsid w:val="00CC7548"/>
    <w:rsid w:val="00CF7EE4"/>
    <w:rsid w:val="00D35FAA"/>
    <w:rsid w:val="00DE7DF2"/>
    <w:rsid w:val="00E13F21"/>
    <w:rsid w:val="00E642BE"/>
    <w:rsid w:val="00E710F4"/>
    <w:rsid w:val="00E83894"/>
    <w:rsid w:val="00F975F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A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1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A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Katarzyna Wójcik</cp:lastModifiedBy>
  <cp:revision>6</cp:revision>
  <dcterms:created xsi:type="dcterms:W3CDTF">2024-06-27T11:12:00Z</dcterms:created>
  <dcterms:modified xsi:type="dcterms:W3CDTF">2025-10-02T06:30:00Z</dcterms:modified>
</cp:coreProperties>
</file>